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2CC" w:themeColor="accent4" w:themeTint="33"/>
  <w:body>
    <w:p w14:paraId="1FB4B29C" w14:textId="77777777" w:rsidR="00EB6500" w:rsidRDefault="00EB6500" w:rsidP="00A92CCD">
      <w:pPr>
        <w:bidi/>
        <w:jc w:val="both"/>
        <w:rPr>
          <w:rFonts w:ascii="IranNastaliq" w:hAnsi="IranNastaliq" w:cs="B Nazanin"/>
          <w:sz w:val="28"/>
          <w:szCs w:val="28"/>
          <w:rtl/>
          <w:lang w:bidi="fa-IR"/>
        </w:rPr>
      </w:pPr>
      <w:r w:rsidRPr="00EB6500">
        <w:rPr>
          <w:rFonts w:ascii="IranNastaliq" w:hAnsi="IranNastaliq" w:cs="B Nazani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5E69B2" wp14:editId="2E421B98">
                <wp:simplePos x="0" y="0"/>
                <wp:positionH relativeFrom="margin">
                  <wp:align>center</wp:align>
                </wp:positionH>
                <wp:positionV relativeFrom="paragraph">
                  <wp:posOffset>-153670</wp:posOffset>
                </wp:positionV>
                <wp:extent cx="6435270" cy="790575"/>
                <wp:effectExtent l="0" t="0" r="2286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5270" cy="7905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25DB9" w14:textId="77777777" w:rsidR="00EB6500" w:rsidRDefault="00EB6500" w:rsidP="00413319">
                            <w:pPr>
                              <w:bidi/>
                              <w:jc w:val="center"/>
                              <w:rPr>
                                <w:rFonts w:ascii="IranNastaliq" w:hAnsi="IranNastaliq" w:cs="IranNastaliq"/>
                                <w:sz w:val="62"/>
                                <w:szCs w:val="62"/>
                                <w:rtl/>
                                <w:lang w:bidi="fa-IR"/>
                              </w:rPr>
                            </w:pPr>
                            <w:r w:rsidRPr="00101AAA">
                              <w:rPr>
                                <w:rFonts w:ascii="IranNastaliq" w:hAnsi="IranNastaliq" w:cs="IranNastaliq"/>
                                <w:sz w:val="62"/>
                                <w:szCs w:val="62"/>
                                <w:rtl/>
                                <w:lang w:bidi="fa-IR"/>
                              </w:rPr>
                              <w:t xml:space="preserve">اطلاعیه ثبت نام پذیرفته شدگان مقطع </w:t>
                            </w:r>
                            <w:r w:rsidRPr="00413319">
                              <w:rPr>
                                <w:rFonts w:ascii="IranNastaliq" w:hAnsi="IranNastaliq" w:cs="IranNastaliq"/>
                                <w:sz w:val="62"/>
                                <w:szCs w:val="62"/>
                                <w:rtl/>
                                <w:lang w:bidi="fa-IR"/>
                              </w:rPr>
                              <w:t>کار</w:t>
                            </w:r>
                            <w:r w:rsidR="00413319" w:rsidRPr="00413319">
                              <w:rPr>
                                <w:rFonts w:ascii="IranNastaliq" w:hAnsi="IranNastaliq" w:cs="IranNastaliq" w:hint="cs"/>
                                <w:sz w:val="62"/>
                                <w:szCs w:val="62"/>
                                <w:rtl/>
                                <w:lang w:bidi="fa-IR"/>
                              </w:rPr>
                              <w:t>شناسی پیوسته</w:t>
                            </w:r>
                            <w:r w:rsidR="00413319">
                              <w:rPr>
                                <w:rFonts w:ascii="IranNastaliq" w:hAnsi="IranNastaliq" w:cs="IranNastaliq" w:hint="cs"/>
                                <w:sz w:val="62"/>
                                <w:szCs w:val="6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01AAA">
                              <w:rPr>
                                <w:rFonts w:ascii="IranNastaliq" w:hAnsi="IranNastaliq" w:cs="IranNastaliq"/>
                                <w:sz w:val="62"/>
                                <w:szCs w:val="62"/>
                                <w:rtl/>
                                <w:lang w:bidi="fa-IR"/>
                              </w:rPr>
                              <w:t>آموزشکده فنی ثامن الحجج (ع) مشهد</w:t>
                            </w:r>
                          </w:p>
                          <w:p w14:paraId="2F326171" w14:textId="77777777" w:rsidR="00EB6500" w:rsidRDefault="00EB6500" w:rsidP="00EB65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E69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12.1pt;width:506.7pt;height:62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48E25DB9" w14:textId="77777777" w:rsidR="00EB6500" w:rsidRDefault="00EB6500" w:rsidP="00413319">
                      <w:pPr>
                        <w:bidi/>
                        <w:jc w:val="center"/>
                        <w:rPr>
                          <w:rFonts w:ascii="IranNastaliq" w:hAnsi="IranNastaliq" w:cs="IranNastaliq"/>
                          <w:sz w:val="62"/>
                          <w:szCs w:val="62"/>
                          <w:rtl/>
                          <w:lang w:bidi="fa-IR"/>
                        </w:rPr>
                      </w:pPr>
                      <w:r w:rsidRPr="00101AAA">
                        <w:rPr>
                          <w:rFonts w:ascii="IranNastaliq" w:hAnsi="IranNastaliq" w:cs="IranNastaliq"/>
                          <w:sz w:val="62"/>
                          <w:szCs w:val="62"/>
                          <w:rtl/>
                          <w:lang w:bidi="fa-IR"/>
                        </w:rPr>
                        <w:t xml:space="preserve">اطلاعیه ثبت نام پذیرفته شدگان مقطع </w:t>
                      </w:r>
                      <w:r w:rsidRPr="00413319">
                        <w:rPr>
                          <w:rFonts w:ascii="IranNastaliq" w:hAnsi="IranNastaliq" w:cs="IranNastaliq"/>
                          <w:sz w:val="62"/>
                          <w:szCs w:val="62"/>
                          <w:rtl/>
                          <w:lang w:bidi="fa-IR"/>
                        </w:rPr>
                        <w:t>کار</w:t>
                      </w:r>
                      <w:r w:rsidR="00413319" w:rsidRPr="00413319">
                        <w:rPr>
                          <w:rFonts w:ascii="IranNastaliq" w:hAnsi="IranNastaliq" w:cs="IranNastaliq" w:hint="cs"/>
                          <w:sz w:val="62"/>
                          <w:szCs w:val="62"/>
                          <w:rtl/>
                          <w:lang w:bidi="fa-IR"/>
                        </w:rPr>
                        <w:t>شناسی پیوسته</w:t>
                      </w:r>
                      <w:r w:rsidR="00413319">
                        <w:rPr>
                          <w:rFonts w:ascii="IranNastaliq" w:hAnsi="IranNastaliq" w:cs="IranNastaliq" w:hint="cs"/>
                          <w:sz w:val="62"/>
                          <w:szCs w:val="62"/>
                          <w:rtl/>
                          <w:lang w:bidi="fa-IR"/>
                        </w:rPr>
                        <w:t xml:space="preserve">  </w:t>
                      </w:r>
                      <w:r w:rsidRPr="00101AAA">
                        <w:rPr>
                          <w:rFonts w:ascii="IranNastaliq" w:hAnsi="IranNastaliq" w:cs="IranNastaliq"/>
                          <w:sz w:val="62"/>
                          <w:szCs w:val="62"/>
                          <w:rtl/>
                          <w:lang w:bidi="fa-IR"/>
                        </w:rPr>
                        <w:t>آموزشکده فنی ثامن الحجج (ع) مشهد</w:t>
                      </w:r>
                    </w:p>
                    <w:p w14:paraId="2F326171" w14:textId="77777777" w:rsidR="00EB6500" w:rsidRDefault="00EB6500" w:rsidP="00EB6500"/>
                  </w:txbxContent>
                </v:textbox>
                <w10:wrap anchorx="margin"/>
              </v:shape>
            </w:pict>
          </mc:Fallback>
        </mc:AlternateContent>
      </w:r>
    </w:p>
    <w:p w14:paraId="7234C32A" w14:textId="77777777" w:rsidR="00EB6500" w:rsidRDefault="00EB6500" w:rsidP="00EB6500">
      <w:pPr>
        <w:bidi/>
        <w:jc w:val="both"/>
        <w:rPr>
          <w:rFonts w:ascii="IranNastaliq" w:hAnsi="IranNastaliq" w:cs="B Nazanin"/>
          <w:sz w:val="16"/>
          <w:szCs w:val="16"/>
          <w:rtl/>
          <w:lang w:bidi="fa-IR"/>
        </w:rPr>
      </w:pPr>
    </w:p>
    <w:p w14:paraId="6D3020CF" w14:textId="77777777" w:rsidR="00F378A2" w:rsidRPr="00EB6500" w:rsidRDefault="00F378A2" w:rsidP="00F378A2">
      <w:pPr>
        <w:bidi/>
        <w:jc w:val="both"/>
        <w:rPr>
          <w:rFonts w:ascii="IranNastaliq" w:hAnsi="IranNastaliq" w:cs="B Nazanin"/>
          <w:sz w:val="16"/>
          <w:szCs w:val="16"/>
          <w:rtl/>
          <w:lang w:bidi="fa-IR"/>
        </w:rPr>
      </w:pPr>
    </w:p>
    <w:p w14:paraId="6A679D75" w14:textId="678B31A9" w:rsidR="00101AAA" w:rsidRPr="00C277D6" w:rsidRDefault="00531E71" w:rsidP="00C277D6">
      <w:pPr>
        <w:bidi/>
        <w:ind w:firstLine="284"/>
        <w:jc w:val="both"/>
        <w:rPr>
          <w:rFonts w:ascii="IranNastaliq" w:hAnsi="IranNastaliq" w:cs="B Nazanin"/>
          <w:color w:val="1F3864" w:themeColor="accent5" w:themeShade="80"/>
          <w:sz w:val="28"/>
          <w:szCs w:val="28"/>
          <w:rtl/>
          <w:lang w:bidi="fa-IR"/>
        </w:rPr>
      </w:pP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ضمن تبریک قبولی در آزمون</w:t>
      </w:r>
      <w:r w:rsidR="00C277D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سراسری سال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1401 </w:t>
      </w:r>
      <w:r w:rsidR="00C277D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،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بدینوسیله به اطلاع می رساند</w:t>
      </w:r>
      <w:r w:rsidR="00101AAA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ثبت نام در این مرکز</w:t>
      </w:r>
      <w:r w:rsidR="00101AAA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به دو صورت </w:t>
      </w:r>
      <w:r w:rsidR="00101AAA" w:rsidRPr="00C277D6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مجازی</w:t>
      </w:r>
      <w:r w:rsidR="00101AAA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و سپس تحوی</w:t>
      </w:r>
      <w:r w:rsidR="00A92CCD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ل مدارک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به صورت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حضوری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مطابق</w:t>
      </w:r>
      <w:r w:rsidR="00A92CCD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شرح زیر انجام می</w:t>
      </w:r>
      <w:r w:rsidR="00EB6500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‏</w:t>
      </w:r>
      <w:r w:rsidR="00A92CCD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گیرد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؛</w:t>
      </w:r>
      <w:r w:rsidR="00A92CCD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لازم به ذکر است ملاک ثبت نام قطعی تحویل اصل مدارک لازم به </w:t>
      </w:r>
      <w:r w:rsidR="00AB07B4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این مرکز</w:t>
      </w:r>
      <w:r w:rsidR="00A92CCD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می باشد.</w:t>
      </w:r>
    </w:p>
    <w:p w14:paraId="24107FE0" w14:textId="77777777" w:rsidR="00ED0133" w:rsidRPr="003F1591" w:rsidRDefault="00E22A87" w:rsidP="003F1591">
      <w:pPr>
        <w:bidi/>
        <w:spacing w:after="0"/>
        <w:jc w:val="both"/>
        <w:rPr>
          <w:rFonts w:ascii="IranNastaliq" w:hAnsi="IranNastaliq" w:cs="B Jadid"/>
          <w:color w:val="FF0000"/>
          <w:sz w:val="32"/>
          <w:szCs w:val="32"/>
          <w:rtl/>
          <w:lang w:bidi="fa-IR"/>
        </w:rPr>
      </w:pPr>
      <w:r w:rsidRPr="003F1591">
        <w:rPr>
          <w:rFonts w:ascii="IranNastaliq" w:hAnsi="IranNastaliq" w:cs="B Jadid" w:hint="cs"/>
          <w:color w:val="FF0000"/>
          <w:sz w:val="32"/>
          <w:szCs w:val="32"/>
          <w:rtl/>
          <w:lang w:bidi="fa-IR"/>
        </w:rPr>
        <w:t xml:space="preserve">الف- </w:t>
      </w:r>
      <w:r w:rsidR="00ED0133" w:rsidRPr="003F1591">
        <w:rPr>
          <w:rFonts w:ascii="IranNastaliq" w:hAnsi="IranNastaliq" w:cs="B Jadid" w:hint="cs"/>
          <w:color w:val="FF0000"/>
          <w:sz w:val="32"/>
          <w:szCs w:val="32"/>
          <w:rtl/>
          <w:lang w:bidi="fa-IR"/>
        </w:rPr>
        <w:t>مرحله اول ثبت نام غیر حضوری:</w:t>
      </w:r>
    </w:p>
    <w:p w14:paraId="28067D35" w14:textId="0E1DDD7E" w:rsidR="00101AAA" w:rsidRPr="00C277D6" w:rsidRDefault="00101AAA" w:rsidP="00957D41">
      <w:pPr>
        <w:pStyle w:val="ListParagraph"/>
        <w:numPr>
          <w:ilvl w:val="0"/>
          <w:numId w:val="1"/>
        </w:numPr>
        <w:bidi/>
        <w:ind w:left="-138" w:hanging="283"/>
        <w:jc w:val="both"/>
        <w:rPr>
          <w:rFonts w:ascii="IranNastaliq" w:hAnsi="IranNastaliq" w:cs="B Nazanin"/>
          <w:color w:val="000000" w:themeColor="text1"/>
          <w:sz w:val="28"/>
          <w:szCs w:val="28"/>
          <w:lang w:bidi="fa-IR"/>
        </w:rPr>
      </w:pPr>
      <w:r w:rsidRPr="00C277D6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ثبت درخواست تاییدیه تحصیلی</w:t>
      </w:r>
      <w:r w:rsidR="00957D41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 xml:space="preserve"> و سوابق فارغ التحصیلی</w:t>
      </w:r>
      <w:r w:rsidR="00D90456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 xml:space="preserve"> دوره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 xml:space="preserve"> متوسطه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: </w:t>
      </w:r>
      <w:r w:rsidR="009565A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با توجه به اعلام مرکز سنجش و پایش کیفیت آموزش وزارت آموزش و پرورش، امکان ارائه </w:t>
      </w:r>
      <w:r w:rsidR="009565A3" w:rsidRPr="00530021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کارنامه</w:t>
      </w:r>
      <w:r w:rsidR="009565A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9565A3" w:rsidRPr="00530021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سوابق</w:t>
      </w:r>
      <w:r w:rsidR="009565A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565A3" w:rsidRPr="00530021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فارغ</w:t>
      </w:r>
      <w:r w:rsidR="009565A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565A3" w:rsidRPr="00530021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التحصیلی</w:t>
      </w:r>
      <w:r w:rsidR="009565A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به صور</w:t>
      </w:r>
      <w:r w:rsidR="00905DA4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</w:t>
      </w:r>
      <w:r w:rsidR="009565A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الکترونیک فراهم شده است</w:t>
      </w:r>
      <w:r w:rsidR="00D176FD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.</w:t>
      </w:r>
      <w:r w:rsidR="009565A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لذا هریک از پذیرفته شدگان کد رشته امتحانی می بایست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با مراجعه به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سا</w:t>
      </w:r>
      <w:r w:rsidR="009565A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مانه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تایید</w:t>
      </w:r>
      <w:r w:rsidR="009565A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یه تحصیلی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وزارت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آموزش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پرورش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نشانی </w:t>
      </w:r>
      <w:r w:rsidRPr="00C277D6">
        <w:rPr>
          <w:rStyle w:val="Hyperlink"/>
          <w:rFonts w:asciiTheme="majorBidi" w:hAnsiTheme="majorBidi" w:cstheme="majorBidi"/>
          <w:color w:val="000000" w:themeColor="text1"/>
          <w:sz w:val="32"/>
          <w:szCs w:val="32"/>
        </w:rPr>
        <w:t>https://emt.medu.ir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نسبت به دریافت کد پیگیری تاییدیه مدرک خود اقدام نمایند. </w:t>
      </w:r>
      <w:r w:rsidR="0092456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برای این منظور 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پذیرفته شد</w:t>
      </w:r>
      <w:bookmarkStart w:id="0" w:name="_GoBack"/>
      <w:bookmarkEnd w:id="0"/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گان </w:t>
      </w:r>
      <w:r w:rsidR="0092456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با مراجعه به سامانه مذکور و مشخص نمودن </w:t>
      </w:r>
      <w:r w:rsidR="00924566" w:rsidRPr="00530021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نظام</w:t>
      </w:r>
      <w:r w:rsidR="0092456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24566" w:rsidRPr="00530021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آموزشی</w:t>
      </w:r>
      <w:r w:rsidR="0092456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، با انتخاب </w:t>
      </w:r>
      <w:r w:rsidR="00924566" w:rsidRPr="00530021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گزینه</w:t>
      </w:r>
      <w:r w:rsidR="0092456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24566" w:rsidRPr="00530021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سوابق</w:t>
      </w:r>
      <w:r w:rsidR="0092456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24566" w:rsidRPr="00530021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تحصیلی</w:t>
      </w:r>
      <w:r w:rsidR="0092456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، ارسال کارنامه فارغ</w:t>
      </w:r>
      <w:r w:rsidR="00F61490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2456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التحصیلی و گواهی محل های تحصیل دوره دوم متوسطه،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D0133"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دانشگاه</w:t>
      </w:r>
      <w:r w:rsidR="00ED0133"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="00ED0133"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فنی</w:t>
      </w:r>
      <w:r w:rsidR="00ED0133"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="00ED0133"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و</w:t>
      </w:r>
      <w:r w:rsidR="00ED0133"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="00ED0133"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حرفه</w:t>
      </w:r>
      <w:r w:rsidR="00ED0133"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="00ED0133"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ای</w:t>
      </w:r>
      <w:r w:rsidR="00924566" w:rsidRPr="00C277D6">
        <w:rPr>
          <w:rFonts w:ascii="IranNastaliq" w:hAnsi="IranNastaliq" w:cs="B Nazanin" w:hint="cs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="0092456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را</w:t>
      </w:r>
      <w:r w:rsidR="00ED0133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به عنوان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استعلام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گیرنده</w:t>
      </w:r>
      <w:r w:rsidR="00924566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D0133"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آ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موزشکده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u w:val="single"/>
          <w:rtl/>
          <w:lang w:bidi="fa-IR"/>
        </w:rPr>
        <w:t xml:space="preserve"> </w:t>
      </w:r>
      <w:r w:rsidR="00ED0133"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شماره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u w:val="single"/>
          <w:rtl/>
          <w:lang w:bidi="fa-IR"/>
        </w:rPr>
        <w:t xml:space="preserve"> </w:t>
      </w:r>
      <w:r w:rsidR="00ED0133"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2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u w:val="single"/>
          <w:rtl/>
          <w:lang w:bidi="fa-IR"/>
        </w:rPr>
        <w:t xml:space="preserve"> </w:t>
      </w:r>
      <w:r w:rsidR="00ED0133"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مشهد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u w:val="single"/>
          <w:rtl/>
          <w:lang w:bidi="fa-IR"/>
        </w:rPr>
        <w:t xml:space="preserve"> </w:t>
      </w:r>
      <w:r w:rsidR="00ED0133"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ثامن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u w:val="single"/>
          <w:rtl/>
          <w:lang w:bidi="fa-IR"/>
        </w:rPr>
        <w:t xml:space="preserve"> </w:t>
      </w:r>
      <w:r w:rsidR="00ED0133"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الحجج (ع)</w:t>
      </w:r>
      <w:r w:rsidR="003020B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را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به عنوان دانشگاه محل قبولی تعیین </w:t>
      </w:r>
      <w:r w:rsidR="003020B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نمایند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.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</w:p>
    <w:p w14:paraId="1BFE2303" w14:textId="33F24675" w:rsidR="00ED0133" w:rsidRPr="00C277D6" w:rsidRDefault="00101AAA" w:rsidP="00F61490">
      <w:pPr>
        <w:bidi/>
        <w:ind w:left="141"/>
        <w:jc w:val="both"/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</w:pP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تذکر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>1: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برای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فارغ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التحصیلان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شهریور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سال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>۱۳۹۵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بعد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از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آن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نیازی</w:t>
      </w:r>
      <w:r w:rsidR="00F61490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مراجعه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حضوری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مدارس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مناطق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آموزش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پرورش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محل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تحصیل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خود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نمی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باشد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صرفاً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از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طریق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سایت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اعلام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شده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اقدام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نمایند</w:t>
      </w:r>
      <w:r w:rsidR="00F61490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.</w:t>
      </w:r>
    </w:p>
    <w:p w14:paraId="7F91EBE0" w14:textId="118C0456" w:rsidR="00101AAA" w:rsidRPr="00C277D6" w:rsidRDefault="00101AAA" w:rsidP="00413319">
      <w:pPr>
        <w:bidi/>
        <w:ind w:left="141"/>
        <w:jc w:val="both"/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</w:pP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تذکر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2: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فارغ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التحصیلان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خرداد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سال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>۱۳۹۵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و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قبل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از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آن</w:t>
      </w:r>
      <w:r w:rsidR="00F61490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05DA4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،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با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کد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پیگیری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صادر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شده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از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سامانه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فوق</w:t>
      </w:r>
      <w:r w:rsidR="00F61490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همراه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مدارک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تحصیلی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که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توسط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سازمان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سنجش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آموزش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کشور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برای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ثبت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نام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در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دانشگاه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ها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موسسات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آموزش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عالی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اعلام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شود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ادارات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آموزش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پرورش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محل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فارغ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التحصیلی</w:t>
      </w:r>
      <w:r w:rsidRPr="00C277D6">
        <w:rPr>
          <w:rFonts w:ascii="IranNastaliq" w:hAnsi="IranNastaliq" w:cs="B Titr"/>
          <w:color w:val="000000" w:themeColor="text1"/>
          <w:sz w:val="24"/>
          <w:szCs w:val="24"/>
          <w:u w:val="single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000000" w:themeColor="text1"/>
          <w:sz w:val="24"/>
          <w:szCs w:val="24"/>
          <w:u w:val="single"/>
          <w:rtl/>
          <w:lang w:bidi="fa-IR"/>
        </w:rPr>
        <w:t>خود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مراجعه</w:t>
      </w:r>
      <w:r w:rsidR="00F61490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تا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مسئول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سنجش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آموزش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پرورش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منطقه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پس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از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بررسی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تایید</w:t>
      </w:r>
      <w:r w:rsidR="00F61490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مدارک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تحصیلی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را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اسکن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در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سامانه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بارگذاری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نمایند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.</w:t>
      </w:r>
    </w:p>
    <w:p w14:paraId="1C12DCA6" w14:textId="535780EE" w:rsidR="00EF11E7" w:rsidRPr="00C277D6" w:rsidRDefault="00C277D6" w:rsidP="00D90456">
      <w:pPr>
        <w:pStyle w:val="ListParagraph"/>
        <w:numPr>
          <w:ilvl w:val="0"/>
          <w:numId w:val="1"/>
        </w:numPr>
        <w:bidi/>
        <w:ind w:left="-138" w:hanging="283"/>
        <w:jc w:val="both"/>
        <w:rPr>
          <w:rFonts w:ascii="IranNastaliq" w:hAnsi="IranNastaliq" w:cs="B Nazanin"/>
          <w:color w:val="000000" w:themeColor="text1"/>
          <w:sz w:val="28"/>
          <w:szCs w:val="28"/>
          <w:lang w:bidi="fa-IR"/>
        </w:rPr>
      </w:pPr>
      <w:r w:rsidRPr="00C277D6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دریافت معافیت تحصیلی برای دانشجویان فاقد کارت پایان خدمت و یا معافیت: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مراجعه</w:t>
      </w:r>
      <w:r w:rsidR="00ED0133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کلیه</w:t>
      </w:r>
      <w:r w:rsidR="00ED0133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D9045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پذیرفته شدگان</w:t>
      </w:r>
      <w:r w:rsidR="00347C38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47C38" w:rsidRPr="00C277D6">
        <w:rPr>
          <w:rFonts w:ascii="IranNastaliq" w:hAnsi="IranNastaliq" w:cs="B Titr" w:hint="cs"/>
          <w:color w:val="000000" w:themeColor="text1"/>
          <w:sz w:val="28"/>
          <w:szCs w:val="28"/>
          <w:u w:val="single"/>
          <w:rtl/>
          <w:lang w:bidi="fa-IR"/>
        </w:rPr>
        <w:t>مهرماه</w:t>
      </w:r>
      <w:r w:rsidR="00ED0133" w:rsidRPr="00C277D6">
        <w:rPr>
          <w:rFonts w:ascii="IranNastaliq" w:hAnsi="IranNastaliq" w:cs="B Titr"/>
          <w:color w:val="000000" w:themeColor="text1"/>
          <w:sz w:val="28"/>
          <w:szCs w:val="28"/>
          <w:rtl/>
          <w:lang w:bidi="fa-IR"/>
        </w:rPr>
        <w:t xml:space="preserve"> 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="00ED0133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D0133" w:rsidRPr="00D90456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سایت</w:t>
      </w:r>
      <w:r w:rsidR="00ED0133" w:rsidRPr="00D90456">
        <w:rPr>
          <w:rFonts w:ascii="IranNastaliq" w:hAnsi="IranNastaliq" w:cs="B Titr"/>
          <w:color w:val="000000" w:themeColor="text1"/>
          <w:sz w:val="24"/>
          <w:szCs w:val="24"/>
          <w:rtl/>
          <w:lang w:bidi="fa-IR"/>
        </w:rPr>
        <w:t xml:space="preserve"> </w:t>
      </w:r>
      <w:r w:rsidR="00ED0133" w:rsidRPr="00D90456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نظام</w:t>
      </w:r>
      <w:r w:rsidR="00ED0133" w:rsidRPr="00D90456">
        <w:rPr>
          <w:rFonts w:ascii="IranNastaliq" w:hAnsi="IranNastaliq" w:cs="B Titr"/>
          <w:color w:val="000000" w:themeColor="text1"/>
          <w:sz w:val="24"/>
          <w:szCs w:val="24"/>
          <w:rtl/>
          <w:lang w:bidi="fa-IR"/>
        </w:rPr>
        <w:t xml:space="preserve"> </w:t>
      </w:r>
      <w:r w:rsidR="00ED0133" w:rsidRPr="00D90456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وظیفه</w:t>
      </w:r>
      <w:r w:rsidR="00ED0133" w:rsidRPr="00D90456">
        <w:rPr>
          <w:rFonts w:ascii="IranNastaliq" w:hAnsi="IranNastaliq" w:cs="B Titr"/>
          <w:color w:val="000000" w:themeColor="text1"/>
          <w:sz w:val="24"/>
          <w:szCs w:val="24"/>
          <w:rtl/>
          <w:lang w:bidi="fa-IR"/>
        </w:rPr>
        <w:t xml:space="preserve"> </w:t>
      </w:r>
      <w:r w:rsidR="00ED0133" w:rsidRPr="00D90456">
        <w:rPr>
          <w:rFonts w:ascii="IranNastaliq" w:hAnsi="IranNastaliq" w:cs="B Titr" w:hint="cs"/>
          <w:color w:val="000000" w:themeColor="text1"/>
          <w:sz w:val="24"/>
          <w:szCs w:val="24"/>
          <w:rtl/>
          <w:lang w:bidi="fa-IR"/>
        </w:rPr>
        <w:t>عمومی</w:t>
      </w:r>
      <w:r w:rsidR="00531E71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به آدرس </w:t>
      </w:r>
      <w:hyperlink r:id="rId7" w:history="1">
        <w:r w:rsidR="00531E71" w:rsidRPr="00C277D6">
          <w:rPr>
            <w:rStyle w:val="Hyperlink"/>
            <w:rFonts w:asciiTheme="majorBidi" w:hAnsiTheme="majorBidi" w:cstheme="majorBidi"/>
            <w:color w:val="000000" w:themeColor="text1"/>
            <w:sz w:val="32"/>
            <w:szCs w:val="32"/>
          </w:rPr>
          <w:t>https://services.epolice.ir</w:t>
        </w:r>
      </w:hyperlink>
      <w:r w:rsidR="00531E71" w:rsidRPr="00C277D6">
        <w:rPr>
          <w:rStyle w:val="Hyperlink"/>
          <w:rFonts w:asciiTheme="majorBidi" w:hAnsiTheme="majorBidi" w:cstheme="majorBidi" w:hint="cs"/>
          <w:color w:val="000000" w:themeColor="text1"/>
          <w:sz w:val="32"/>
          <w:szCs w:val="32"/>
          <w:u w:val="none"/>
          <w:rtl/>
          <w:lang w:bidi="fa-IR"/>
        </w:rPr>
        <w:t xml:space="preserve"> </w:t>
      </w:r>
      <w:r w:rsidR="00D9045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جهت ثبت نام و</w:t>
      </w:r>
      <w:r w:rsidR="00ED0133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تقاضای</w:t>
      </w:r>
      <w:r w:rsidR="00ED0133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معافیت</w:t>
      </w:r>
      <w:r w:rsidR="00ED0133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D0133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تحصیلی</w:t>
      </w:r>
      <w:r w:rsidR="00ED0133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D9045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.</w:t>
      </w:r>
    </w:p>
    <w:p w14:paraId="1AA791EA" w14:textId="77777777" w:rsidR="00347C38" w:rsidRPr="00EB6500" w:rsidRDefault="00EF11E7" w:rsidP="0098133A">
      <w:pPr>
        <w:pStyle w:val="ListParagraph"/>
        <w:numPr>
          <w:ilvl w:val="0"/>
          <w:numId w:val="3"/>
        </w:numPr>
        <w:bidi/>
        <w:ind w:left="0" w:hanging="284"/>
        <w:jc w:val="both"/>
        <w:rPr>
          <w:rFonts w:ascii="IranNastaliq" w:hAnsi="IranNastaliq" w:cs="B Nazanin"/>
          <w:b/>
          <w:bCs/>
          <w:color w:val="C00000"/>
          <w:sz w:val="28"/>
          <w:szCs w:val="28"/>
          <w:rtl/>
          <w:lang w:bidi="fa-IR"/>
        </w:rPr>
      </w:pPr>
      <w:r w:rsidRPr="00EB6500">
        <w:rPr>
          <w:rFonts w:ascii="IranNastaliq" w:hAnsi="IranNastaliq" w:cs="B Nazanin" w:hint="cs"/>
          <w:b/>
          <w:bCs/>
          <w:color w:val="C00000"/>
          <w:sz w:val="28"/>
          <w:szCs w:val="28"/>
          <w:rtl/>
          <w:lang w:bidi="fa-IR"/>
        </w:rPr>
        <w:t>تذکر بسیار مهم</w:t>
      </w:r>
      <w:r w:rsidR="00EB6500" w:rsidRPr="00EB6500">
        <w:rPr>
          <w:rFonts w:ascii="IranNastaliq" w:hAnsi="IranNastaliq" w:cs="B Nazanin" w:hint="cs"/>
          <w:b/>
          <w:bCs/>
          <w:color w:val="C00000"/>
          <w:sz w:val="28"/>
          <w:szCs w:val="28"/>
          <w:rtl/>
          <w:lang w:bidi="fa-IR"/>
        </w:rPr>
        <w:t xml:space="preserve"> </w:t>
      </w:r>
      <w:r w:rsidRPr="00EB6500">
        <w:rPr>
          <w:rFonts w:ascii="IranNastaliq" w:hAnsi="IranNastaliq" w:cs="B Nazanin" w:hint="cs"/>
          <w:b/>
          <w:bCs/>
          <w:color w:val="C00000"/>
          <w:sz w:val="28"/>
          <w:szCs w:val="28"/>
          <w:rtl/>
          <w:lang w:bidi="fa-IR"/>
        </w:rPr>
        <w:t>!!</w:t>
      </w:r>
      <w:r w:rsidR="00EB6500" w:rsidRPr="00EB6500">
        <w:rPr>
          <w:rFonts w:ascii="IranNastaliq" w:hAnsi="IranNastaliq" w:cs="B Nazanin" w:hint="cs"/>
          <w:b/>
          <w:bCs/>
          <w:color w:val="C00000"/>
          <w:sz w:val="28"/>
          <w:szCs w:val="28"/>
          <w:rtl/>
          <w:lang w:bidi="fa-IR"/>
        </w:rPr>
        <w:t xml:space="preserve"> </w:t>
      </w:r>
      <w:r w:rsidRPr="00EB6500">
        <w:rPr>
          <w:rFonts w:ascii="IranNastaliq" w:hAnsi="IranNastaliq" w:cs="B Nazanin" w:hint="cs"/>
          <w:b/>
          <w:bCs/>
          <w:color w:val="C00000"/>
          <w:sz w:val="28"/>
          <w:szCs w:val="28"/>
          <w:rtl/>
          <w:lang w:bidi="fa-IR"/>
        </w:rPr>
        <w:t xml:space="preserve"> </w:t>
      </w:r>
      <w:r w:rsidR="00347C38" w:rsidRPr="00EB6500">
        <w:rPr>
          <w:rFonts w:ascii="IranNastaliq" w:hAnsi="IranNastaliq" w:cs="B Nazanin" w:hint="cs"/>
          <w:b/>
          <w:bCs/>
          <w:color w:val="C00000"/>
          <w:sz w:val="28"/>
          <w:szCs w:val="28"/>
          <w:rtl/>
          <w:lang w:bidi="fa-IR"/>
        </w:rPr>
        <w:t>لطفاً مقطع تحصیلی را کار</w:t>
      </w:r>
      <w:r w:rsidR="00413319">
        <w:rPr>
          <w:rFonts w:ascii="IranNastaliq" w:hAnsi="IranNastaliq" w:cs="B Nazanin" w:hint="cs"/>
          <w:b/>
          <w:bCs/>
          <w:color w:val="C00000"/>
          <w:sz w:val="28"/>
          <w:szCs w:val="28"/>
          <w:rtl/>
          <w:lang w:bidi="fa-IR"/>
        </w:rPr>
        <w:t>شناسی</w:t>
      </w:r>
      <w:r w:rsidR="00347C38" w:rsidRPr="00EB6500">
        <w:rPr>
          <w:rFonts w:ascii="IranNastaliq" w:hAnsi="IranNastaliq" w:cs="B Nazanin" w:hint="cs"/>
          <w:b/>
          <w:bCs/>
          <w:color w:val="C00000"/>
          <w:sz w:val="28"/>
          <w:szCs w:val="28"/>
          <w:rtl/>
          <w:lang w:bidi="fa-IR"/>
        </w:rPr>
        <w:t xml:space="preserve"> غیر پزشکی درج نمایید.</w:t>
      </w:r>
    </w:p>
    <w:p w14:paraId="0742CB94" w14:textId="34F11C32" w:rsidR="00F378A2" w:rsidRPr="00C277D6" w:rsidRDefault="00E22A87" w:rsidP="00C277D6">
      <w:pPr>
        <w:pStyle w:val="ListParagraph"/>
        <w:numPr>
          <w:ilvl w:val="0"/>
          <w:numId w:val="1"/>
        </w:numPr>
        <w:bidi/>
        <w:ind w:left="-138" w:hanging="283"/>
        <w:jc w:val="both"/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</w:pP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مراجعه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سایت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کارنامه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سلامت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دانشجویان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نشانی</w:t>
      </w:r>
      <w:r w:rsidR="003020B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 </w:t>
      </w:r>
      <w:hyperlink r:id="rId8" w:history="1">
        <w:r w:rsidR="003020B5" w:rsidRPr="00C277D6">
          <w:rPr>
            <w:rStyle w:val="Hyperlink"/>
            <w:rFonts w:asciiTheme="majorBidi" w:hAnsiTheme="majorBidi" w:cstheme="majorBidi"/>
            <w:color w:val="000000" w:themeColor="text1"/>
            <w:sz w:val="32"/>
            <w:szCs w:val="32"/>
          </w:rPr>
          <w:t>https://portal.saorg.ir/mentalhealth</w:t>
        </w:r>
      </w:hyperlink>
      <w:r w:rsidR="003020B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3020B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دریافت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کد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پیگیری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جهت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ثبت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نام</w:t>
      </w:r>
      <w:r w:rsidR="003020B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.</w:t>
      </w:r>
    </w:p>
    <w:p w14:paraId="2888B047" w14:textId="77777777" w:rsidR="001F6154" w:rsidRPr="00C277D6" w:rsidRDefault="00E22A87" w:rsidP="00F378A2">
      <w:pPr>
        <w:pStyle w:val="ListParagraph"/>
        <w:bidi/>
        <w:ind w:left="141"/>
        <w:jc w:val="center"/>
        <w:rPr>
          <w:rFonts w:ascii="IranNastaliq" w:hAnsi="IranNastaliq" w:cs="B Titr"/>
          <w:color w:val="1F3864" w:themeColor="accent5" w:themeShade="80"/>
          <w:rtl/>
          <w:lang w:bidi="fa-IR"/>
        </w:rPr>
      </w:pP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lastRenderedPageBreak/>
        <w:t>پس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از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پایان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هریک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از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مراحل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فوق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کد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رهگیری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صادر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شده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از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سامانه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ها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را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یادداشت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نمایید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تا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در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زمان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ثبت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نام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 xml:space="preserve"> </w:t>
      </w:r>
      <w:r w:rsidR="00BB6C43"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 xml:space="preserve">ارائه </w:t>
      </w:r>
      <w:r w:rsidRPr="00C277D6">
        <w:rPr>
          <w:rFonts w:ascii="IranNastaliq" w:hAnsi="IranNastaliq" w:cs="B Titr" w:hint="cs"/>
          <w:color w:val="1F3864" w:themeColor="accent5" w:themeShade="80"/>
          <w:highlight w:val="yellow"/>
          <w:rtl/>
          <w:lang w:bidi="fa-IR"/>
        </w:rPr>
        <w:t>نمایید</w:t>
      </w:r>
      <w:r w:rsidRPr="00C277D6">
        <w:rPr>
          <w:rFonts w:ascii="IranNastaliq" w:hAnsi="IranNastaliq" w:cs="B Titr"/>
          <w:color w:val="1F3864" w:themeColor="accent5" w:themeShade="80"/>
          <w:highlight w:val="yellow"/>
          <w:rtl/>
          <w:lang w:bidi="fa-IR"/>
        </w:rPr>
        <w:t>.</w:t>
      </w:r>
    </w:p>
    <w:p w14:paraId="1EDF6086" w14:textId="77777777" w:rsidR="00E22A87" w:rsidRPr="00C277D6" w:rsidRDefault="00E22A87" w:rsidP="000F496C">
      <w:pPr>
        <w:bidi/>
        <w:spacing w:after="0"/>
        <w:jc w:val="both"/>
        <w:rPr>
          <w:rFonts w:ascii="IranNastaliq" w:hAnsi="IranNastaliq" w:cs="B Nazanin"/>
          <w:color w:val="000000" w:themeColor="text1"/>
          <w:sz w:val="28"/>
          <w:szCs w:val="28"/>
          <w:lang w:bidi="fa-IR"/>
        </w:rPr>
      </w:pP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ثبت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نام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450FF8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اولیه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از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روز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450FF8" w:rsidRPr="00BB6C43">
        <w:rPr>
          <w:rFonts w:ascii="IranNastaliq" w:hAnsi="IranNastaliq" w:cs="B Titr" w:hint="cs"/>
          <w:color w:val="C00000"/>
          <w:sz w:val="24"/>
          <w:szCs w:val="24"/>
          <w:highlight w:val="yellow"/>
          <w:rtl/>
          <w:lang w:bidi="fa-IR"/>
        </w:rPr>
        <w:t>دو</w:t>
      </w:r>
      <w:r w:rsidRPr="00BB6C43">
        <w:rPr>
          <w:rFonts w:ascii="IranNastaliq" w:hAnsi="IranNastaliq" w:cs="B Titr" w:hint="cs"/>
          <w:color w:val="C00000"/>
          <w:sz w:val="24"/>
          <w:szCs w:val="24"/>
          <w:highlight w:val="yellow"/>
          <w:rtl/>
          <w:lang w:bidi="fa-IR"/>
        </w:rPr>
        <w:t>شنبه</w:t>
      </w:r>
      <w:r w:rsidRPr="00BB6C43">
        <w:rPr>
          <w:rFonts w:ascii="IranNastaliq" w:hAnsi="IranNastaliq" w:cs="B Titr"/>
          <w:color w:val="C00000"/>
          <w:sz w:val="24"/>
          <w:szCs w:val="24"/>
          <w:highlight w:val="yellow"/>
          <w:rtl/>
          <w:lang w:bidi="fa-IR"/>
        </w:rPr>
        <w:t xml:space="preserve"> </w:t>
      </w:r>
      <w:r w:rsidR="00450FF8" w:rsidRPr="00BB6C43">
        <w:rPr>
          <w:rFonts w:ascii="IranNastaliq" w:hAnsi="IranNastaliq" w:cs="B Titr" w:hint="cs"/>
          <w:color w:val="C00000"/>
          <w:sz w:val="24"/>
          <w:szCs w:val="24"/>
          <w:highlight w:val="yellow"/>
          <w:rtl/>
          <w:lang w:bidi="fa-IR"/>
        </w:rPr>
        <w:t>چهارم</w:t>
      </w:r>
      <w:r w:rsidR="00450FF8" w:rsidRPr="00BB6C43">
        <w:rPr>
          <w:rFonts w:ascii="IranNastaliq" w:hAnsi="IranNastaliq" w:cs="B Titr"/>
          <w:color w:val="C00000"/>
          <w:sz w:val="24"/>
          <w:szCs w:val="24"/>
          <w:highlight w:val="yellow"/>
          <w:rtl/>
          <w:lang w:bidi="fa-IR"/>
        </w:rPr>
        <w:t xml:space="preserve"> </w:t>
      </w:r>
      <w:r w:rsidRPr="00BB6C43">
        <w:rPr>
          <w:rFonts w:ascii="IranNastaliq" w:hAnsi="IranNastaliq" w:cs="B Titr" w:hint="cs"/>
          <w:color w:val="C00000"/>
          <w:sz w:val="24"/>
          <w:szCs w:val="24"/>
          <w:highlight w:val="yellow"/>
          <w:rtl/>
          <w:lang w:bidi="fa-IR"/>
        </w:rPr>
        <w:t>لغایت</w:t>
      </w:r>
      <w:r w:rsidRPr="00BB6C43">
        <w:rPr>
          <w:rFonts w:ascii="IranNastaliq" w:hAnsi="IranNastaliq" w:cs="B Titr"/>
          <w:color w:val="C00000"/>
          <w:sz w:val="24"/>
          <w:szCs w:val="24"/>
          <w:highlight w:val="yellow"/>
          <w:rtl/>
          <w:lang w:bidi="fa-IR"/>
        </w:rPr>
        <w:t xml:space="preserve"> </w:t>
      </w:r>
      <w:r w:rsidR="00450FF8" w:rsidRPr="00BB6C43">
        <w:rPr>
          <w:rFonts w:ascii="IranNastaliq" w:hAnsi="IranNastaliq" w:cs="B Titr" w:hint="cs"/>
          <w:color w:val="C00000"/>
          <w:sz w:val="24"/>
          <w:szCs w:val="24"/>
          <w:highlight w:val="yellow"/>
          <w:rtl/>
          <w:lang w:bidi="fa-IR"/>
        </w:rPr>
        <w:t>دوشنبه</w:t>
      </w:r>
      <w:r w:rsidR="00450FF8" w:rsidRPr="00BB6C43">
        <w:rPr>
          <w:rFonts w:ascii="IranNastaliq" w:hAnsi="IranNastaliq" w:cs="B Titr"/>
          <w:color w:val="C00000"/>
          <w:sz w:val="24"/>
          <w:szCs w:val="24"/>
          <w:highlight w:val="yellow"/>
          <w:rtl/>
          <w:lang w:bidi="fa-IR"/>
        </w:rPr>
        <w:t xml:space="preserve"> </w:t>
      </w:r>
      <w:r w:rsidR="00450FF8" w:rsidRPr="00BB6C43">
        <w:rPr>
          <w:rFonts w:ascii="IranNastaliq" w:hAnsi="IranNastaliq" w:cs="B Titr" w:hint="cs"/>
          <w:color w:val="C00000"/>
          <w:sz w:val="24"/>
          <w:szCs w:val="24"/>
          <w:highlight w:val="yellow"/>
          <w:rtl/>
          <w:lang w:bidi="fa-IR"/>
        </w:rPr>
        <w:t>یازدهم</w:t>
      </w:r>
      <w:r w:rsidRPr="00BB6C43">
        <w:rPr>
          <w:rFonts w:ascii="IranNastaliq" w:hAnsi="IranNastaliq" w:cs="B Titr"/>
          <w:color w:val="C00000"/>
          <w:sz w:val="24"/>
          <w:szCs w:val="24"/>
          <w:highlight w:val="yellow"/>
          <w:rtl/>
          <w:lang w:bidi="fa-IR"/>
        </w:rPr>
        <w:t xml:space="preserve"> </w:t>
      </w:r>
      <w:r w:rsidRPr="00BB6C43">
        <w:rPr>
          <w:rFonts w:ascii="IranNastaliq" w:hAnsi="IranNastaliq" w:cs="B Titr" w:hint="cs"/>
          <w:color w:val="C00000"/>
          <w:sz w:val="24"/>
          <w:szCs w:val="24"/>
          <w:highlight w:val="yellow"/>
          <w:rtl/>
          <w:lang w:bidi="fa-IR"/>
        </w:rPr>
        <w:t>مهرماه</w:t>
      </w:r>
      <w:r w:rsidRPr="00BB6C43">
        <w:rPr>
          <w:rFonts w:ascii="IranNastaliq" w:hAnsi="IranNastaliq" w:cs="B Nazanin"/>
          <w:color w:val="C00000"/>
          <w:sz w:val="24"/>
          <w:szCs w:val="24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صورت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الکترونیکی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با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مراجعه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450FF8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سامانه آموزشی دانشگاه فنی و حرفه ای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آدرس</w:t>
      </w:r>
      <w:r w:rsidR="00450FF8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50FF8" w:rsidRPr="00C277D6">
        <w:rPr>
          <w:color w:val="000000" w:themeColor="text1"/>
        </w:rPr>
        <w:t xml:space="preserve"> </w:t>
      </w:r>
      <w:hyperlink r:id="rId9" w:history="1">
        <w:r w:rsidR="00450FF8" w:rsidRPr="0058107B">
          <w:rPr>
            <w:rStyle w:val="Hyperlink"/>
            <w:rFonts w:asciiTheme="majorBidi" w:hAnsiTheme="majorBidi" w:cstheme="majorBidi"/>
            <w:sz w:val="32"/>
            <w:szCs w:val="32"/>
          </w:rPr>
          <w:t>https://bustan.tvu.ac.ir</w:t>
        </w:r>
      </w:hyperlink>
      <w:r w:rsidR="000F496C" w:rsidRPr="000F496C">
        <w:rPr>
          <w:rStyle w:val="Hyperlink"/>
          <w:rFonts w:asciiTheme="majorBidi" w:hAnsiTheme="majorBidi" w:cstheme="majorBidi" w:hint="cs"/>
          <w:color w:val="7030A0"/>
          <w:sz w:val="32"/>
          <w:szCs w:val="32"/>
          <w:u w:val="none"/>
          <w:rtl/>
        </w:rPr>
        <w:t xml:space="preserve"> </w:t>
      </w:r>
      <w:r w:rsidR="000F496C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با</w:t>
      </w:r>
      <w:r w:rsidR="000F496C" w:rsidRPr="00C277D6">
        <w:rPr>
          <w:rStyle w:val="Hyperlink"/>
          <w:rFonts w:asciiTheme="majorBidi" w:hAnsiTheme="majorBidi" w:cstheme="majorBidi" w:hint="cs"/>
          <w:color w:val="000000" w:themeColor="text1"/>
          <w:sz w:val="32"/>
          <w:szCs w:val="32"/>
          <w:u w:val="none"/>
          <w:rtl/>
        </w:rPr>
        <w:t xml:space="preserve"> </w:t>
      </w:r>
      <w:r w:rsidR="000F496C" w:rsidRPr="00C277D6">
        <w:rPr>
          <w:rStyle w:val="Hyperlink"/>
          <w:rFonts w:asciiTheme="majorBidi" w:hAnsiTheme="majorBidi" w:cs="B Titr" w:hint="cs"/>
          <w:color w:val="000000" w:themeColor="text1"/>
          <w:sz w:val="24"/>
          <w:szCs w:val="24"/>
          <w:u w:val="none"/>
          <w:rtl/>
        </w:rPr>
        <w:t>نام</w:t>
      </w:r>
      <w:r w:rsidR="000F496C" w:rsidRPr="00C277D6">
        <w:rPr>
          <w:rStyle w:val="Hyperlink"/>
          <w:rFonts w:asciiTheme="majorBidi" w:hAnsiTheme="majorBidi" w:cstheme="majorBidi" w:hint="cs"/>
          <w:color w:val="000000" w:themeColor="text1"/>
          <w:sz w:val="32"/>
          <w:szCs w:val="32"/>
          <w:u w:val="none"/>
          <w:rtl/>
        </w:rPr>
        <w:t xml:space="preserve"> </w:t>
      </w:r>
      <w:r w:rsidR="000F496C" w:rsidRPr="00C277D6">
        <w:rPr>
          <w:rStyle w:val="Hyperlink"/>
          <w:rFonts w:asciiTheme="majorBidi" w:hAnsiTheme="majorBidi" w:cs="B Titr" w:hint="cs"/>
          <w:color w:val="000000" w:themeColor="text1"/>
          <w:sz w:val="24"/>
          <w:szCs w:val="24"/>
          <w:u w:val="none"/>
          <w:rtl/>
        </w:rPr>
        <w:t>کاربری</w:t>
      </w:r>
      <w:r w:rsidR="000F496C" w:rsidRPr="00C277D6">
        <w:rPr>
          <w:rStyle w:val="Hyperlink"/>
          <w:rFonts w:asciiTheme="majorBidi" w:hAnsiTheme="majorBidi" w:cstheme="majorBidi" w:hint="cs"/>
          <w:color w:val="000000" w:themeColor="text1"/>
          <w:sz w:val="32"/>
          <w:szCs w:val="32"/>
          <w:u w:val="none"/>
          <w:rtl/>
        </w:rPr>
        <w:t xml:space="preserve"> </w:t>
      </w:r>
      <w:r w:rsidR="000F496C" w:rsidRPr="00C277D6">
        <w:rPr>
          <w:rStyle w:val="Hyperlink"/>
          <w:rFonts w:asciiTheme="majorBidi" w:hAnsiTheme="majorBidi" w:cs="B Titr" w:hint="cs"/>
          <w:color w:val="000000" w:themeColor="text1"/>
          <w:sz w:val="24"/>
          <w:szCs w:val="24"/>
          <w:u w:val="none"/>
          <w:rtl/>
        </w:rPr>
        <w:t>(کدملی )</w:t>
      </w:r>
      <w:r w:rsidR="000F496C" w:rsidRPr="00C277D6">
        <w:rPr>
          <w:rStyle w:val="Hyperlink"/>
          <w:rFonts w:asciiTheme="majorBidi" w:hAnsiTheme="majorBidi" w:cstheme="majorBidi" w:hint="cs"/>
          <w:color w:val="000000" w:themeColor="text1"/>
          <w:sz w:val="32"/>
          <w:szCs w:val="32"/>
          <w:u w:val="none"/>
          <w:rtl/>
        </w:rPr>
        <w:t xml:space="preserve"> </w:t>
      </w:r>
      <w:r w:rsidR="000F496C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="000F496C" w:rsidRPr="00C277D6">
        <w:rPr>
          <w:rStyle w:val="Hyperlink"/>
          <w:rFonts w:asciiTheme="majorBidi" w:hAnsiTheme="majorBidi" w:cstheme="majorBidi" w:hint="cs"/>
          <w:color w:val="000000" w:themeColor="text1"/>
          <w:sz w:val="32"/>
          <w:szCs w:val="32"/>
          <w:u w:val="none"/>
          <w:rtl/>
        </w:rPr>
        <w:t xml:space="preserve"> </w:t>
      </w:r>
      <w:r w:rsidR="000F496C" w:rsidRPr="00C277D6">
        <w:rPr>
          <w:rStyle w:val="Hyperlink"/>
          <w:rFonts w:asciiTheme="majorBidi" w:hAnsiTheme="majorBidi" w:cs="B Titr" w:hint="cs"/>
          <w:color w:val="000000" w:themeColor="text1"/>
          <w:sz w:val="24"/>
          <w:szCs w:val="24"/>
          <w:u w:val="none"/>
          <w:rtl/>
        </w:rPr>
        <w:t>کلمه عبور (کدملی)</w:t>
      </w:r>
      <w:r w:rsidR="000F496C" w:rsidRPr="00C277D6">
        <w:rPr>
          <w:rStyle w:val="Hyperlink"/>
          <w:rFonts w:asciiTheme="majorBidi" w:hAnsiTheme="majorBidi" w:cstheme="majorBidi" w:hint="cs"/>
          <w:color w:val="000000" w:themeColor="text1"/>
          <w:sz w:val="24"/>
          <w:szCs w:val="24"/>
          <w:u w:val="none"/>
          <w:rtl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انجام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خواهد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شد</w:t>
      </w:r>
      <w:r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>.</w:t>
      </w:r>
    </w:p>
    <w:p w14:paraId="7A86A827" w14:textId="77777777" w:rsidR="00E22A87" w:rsidRPr="00C277D6" w:rsidRDefault="000F496C" w:rsidP="000D66D4">
      <w:pPr>
        <w:bidi/>
        <w:jc w:val="both"/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</w:pP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سامانه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در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طی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زمان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ثبت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نام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صورت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۲۴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ساعت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در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دسترس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می‌باشد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.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شایسته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است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پذیرفته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شدگان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محترم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با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صبر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حوصله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و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دقت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کافی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نسبت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به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تکمیل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اطلاعات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خواسته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شده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اقدام</w:t>
      </w:r>
      <w:r w:rsidR="00E22A87" w:rsidRPr="00C277D6"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="00E22A87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نمایند.</w:t>
      </w:r>
    </w:p>
    <w:p w14:paraId="1AEDD835" w14:textId="3124AFEF" w:rsidR="00E22A87" w:rsidRPr="003F1591" w:rsidRDefault="00E22A87" w:rsidP="00530021">
      <w:pPr>
        <w:bidi/>
        <w:spacing w:after="0"/>
        <w:jc w:val="both"/>
        <w:rPr>
          <w:rFonts w:ascii="IranNastaliq" w:hAnsi="IranNastaliq" w:cs="B Jadid"/>
          <w:color w:val="FF0000"/>
          <w:sz w:val="32"/>
          <w:szCs w:val="32"/>
          <w:rtl/>
          <w:lang w:bidi="fa-IR"/>
        </w:rPr>
      </w:pPr>
      <w:r w:rsidRPr="003F1591">
        <w:rPr>
          <w:rFonts w:ascii="IranNastaliq" w:hAnsi="IranNastaliq" w:cs="B Jadid" w:hint="cs"/>
          <w:color w:val="FF0000"/>
          <w:sz w:val="32"/>
          <w:szCs w:val="32"/>
          <w:rtl/>
          <w:lang w:bidi="fa-IR"/>
        </w:rPr>
        <w:t xml:space="preserve">ب- مرحله دوم </w:t>
      </w:r>
      <w:r w:rsidR="00530021" w:rsidRPr="003F1591">
        <w:rPr>
          <w:rFonts w:ascii="IranNastaliq" w:hAnsi="IranNastaliq" w:cs="B Jadid" w:hint="cs"/>
          <w:color w:val="FF0000"/>
          <w:sz w:val="32"/>
          <w:szCs w:val="32"/>
          <w:rtl/>
          <w:lang w:bidi="fa-IR"/>
        </w:rPr>
        <w:t>ثبت نام حضوری و تحویل مدارک</w:t>
      </w:r>
    </w:p>
    <w:p w14:paraId="318C1C6E" w14:textId="6F8F45C2" w:rsidR="00A92CCD" w:rsidRPr="00C277D6" w:rsidRDefault="00A92CCD" w:rsidP="00530021">
      <w:pPr>
        <w:bidi/>
        <w:spacing w:after="0"/>
        <w:jc w:val="both"/>
        <w:rPr>
          <w:rFonts w:ascii="IranNastaliq" w:hAnsi="IranNastaliq" w:cs="B Nazanin"/>
          <w:color w:val="000000" w:themeColor="text1"/>
          <w:sz w:val="28"/>
          <w:szCs w:val="28"/>
          <w:rtl/>
          <w:lang w:bidi="fa-IR"/>
        </w:rPr>
      </w:pP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کلیه پذیرفته شدگان می توانند از روز شنبه </w:t>
      </w:r>
      <w:r w:rsidR="000F496C" w:rsidRPr="00C277D6">
        <w:rPr>
          <w:rFonts w:ascii="IranNastaliq" w:hAnsi="IranNastaliq" w:cs="B Titr" w:hint="cs"/>
          <w:color w:val="000000" w:themeColor="text1"/>
          <w:sz w:val="28"/>
          <w:szCs w:val="28"/>
          <w:u w:val="single"/>
          <w:rtl/>
          <w:lang w:bidi="fa-IR"/>
        </w:rPr>
        <w:t>16</w:t>
      </w:r>
      <w:r w:rsidRPr="00C277D6">
        <w:rPr>
          <w:rFonts w:ascii="IranNastaliq" w:hAnsi="IranNastaliq" w:cs="B Titr" w:hint="cs"/>
          <w:color w:val="000000" w:themeColor="text1"/>
          <w:sz w:val="28"/>
          <w:szCs w:val="28"/>
          <w:u w:val="single"/>
          <w:rtl/>
          <w:lang w:bidi="fa-IR"/>
        </w:rPr>
        <w:t>مهرماه</w:t>
      </w:r>
      <w:r w:rsidRPr="00C277D6">
        <w:rPr>
          <w:rFonts w:ascii="IranNastaliq" w:hAnsi="IranNastaliq" w:cs="B Titr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تا </w:t>
      </w:r>
      <w:r w:rsidRPr="00C277D6">
        <w:rPr>
          <w:rFonts w:ascii="IranNastaliq" w:hAnsi="IranNastaliq" w:cs="B Titr" w:hint="cs"/>
          <w:color w:val="000000" w:themeColor="text1"/>
          <w:sz w:val="28"/>
          <w:szCs w:val="28"/>
          <w:u w:val="single"/>
          <w:rtl/>
          <w:lang w:bidi="fa-IR"/>
        </w:rPr>
        <w:t>پایان</w:t>
      </w:r>
      <w:r w:rsidR="000F496C" w:rsidRPr="00C277D6">
        <w:rPr>
          <w:rFonts w:ascii="IranNastaliq" w:hAnsi="IranNastaliq" w:cs="B Nazanin" w:hint="cs"/>
          <w:color w:val="000000" w:themeColor="text1"/>
          <w:sz w:val="28"/>
          <w:szCs w:val="28"/>
          <w:u w:val="single"/>
          <w:rtl/>
          <w:lang w:bidi="fa-IR"/>
        </w:rPr>
        <w:t xml:space="preserve"> </w:t>
      </w:r>
      <w:r w:rsidR="00530021">
        <w:rPr>
          <w:rFonts w:ascii="IranNastaliq" w:hAnsi="IranNastaliq" w:cs="B Titr" w:hint="cs"/>
          <w:color w:val="000000" w:themeColor="text1"/>
          <w:sz w:val="28"/>
          <w:szCs w:val="28"/>
          <w:u w:val="single"/>
          <w:rtl/>
          <w:lang w:bidi="fa-IR"/>
        </w:rPr>
        <w:t>مهر</w:t>
      </w:r>
      <w:ins w:id="1" w:author="Admin" w:date="2022-09-26T11:34:00Z">
        <w:r w:rsidR="00D176FD" w:rsidRPr="00C277D6">
          <w:rPr>
            <w:rFonts w:ascii="IranNastaliq" w:hAnsi="IranNastaliq" w:cs="B Titr" w:hint="cs"/>
            <w:color w:val="000000" w:themeColor="text1"/>
            <w:sz w:val="28"/>
            <w:szCs w:val="28"/>
            <w:u w:val="single"/>
            <w:rtl/>
            <w:lang w:bidi="fa-IR"/>
          </w:rPr>
          <w:t xml:space="preserve"> </w:t>
        </w:r>
      </w:ins>
      <w:r w:rsidRPr="00C277D6">
        <w:rPr>
          <w:rFonts w:ascii="IranNastaliq" w:hAnsi="IranNastaliq" w:cs="B Titr" w:hint="cs"/>
          <w:color w:val="000000" w:themeColor="text1"/>
          <w:sz w:val="28"/>
          <w:szCs w:val="28"/>
          <w:u w:val="single"/>
          <w:rtl/>
          <w:lang w:bidi="fa-IR"/>
        </w:rPr>
        <w:t>ماه</w:t>
      </w:r>
      <w:r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نسبت به تحویل اصل مدارک خود به دانشگاه اقدام نمایند. </w:t>
      </w:r>
      <w:r w:rsidR="000F496C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لازم به ذکر است ملاک اصلی ثبت نام</w:t>
      </w:r>
      <w:r w:rsidR="00B51E0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،</w:t>
      </w:r>
      <w:r w:rsidR="000F496C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51E0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ارائه اصل </w:t>
      </w:r>
      <w:r w:rsidR="000F496C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مدارک </w:t>
      </w:r>
      <w:r w:rsidR="00B51E0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به صورت </w:t>
      </w:r>
      <w:r w:rsidR="00B51E0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>حضوری</w:t>
      </w:r>
      <w:r w:rsidR="00D176FD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بوده</w:t>
      </w:r>
      <w:r w:rsidR="00B51E0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F496C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و در صورت هرگونه مغایرت </w:t>
      </w:r>
      <w:r w:rsidR="00B51E05" w:rsidRPr="00C277D6">
        <w:rPr>
          <w:rFonts w:ascii="IranNastaliq" w:hAnsi="IranNastaliq" w:cs="B Nazanin" w:hint="cs"/>
          <w:color w:val="000000" w:themeColor="text1"/>
          <w:sz w:val="28"/>
          <w:szCs w:val="28"/>
          <w:rtl/>
          <w:lang w:bidi="fa-IR"/>
        </w:rPr>
        <w:t xml:space="preserve">مدارک با اطلاعات ثبت نامی که منجر به ابطال ثبت نام گردد، از ادامه تحصیل پذیرفته شده ممانعت به عمل خواهد آمد. </w:t>
      </w:r>
    </w:p>
    <w:p w14:paraId="672B841F" w14:textId="236F39D4" w:rsidR="000D66D4" w:rsidRDefault="00A92CCD" w:rsidP="00C277D6">
      <w:pPr>
        <w:bidi/>
        <w:spacing w:after="0"/>
        <w:jc w:val="center"/>
        <w:rPr>
          <w:rFonts w:ascii="IranNastaliq" w:hAnsi="IranNastaliq" w:cs="B Jadid"/>
          <w:color w:val="FF0000"/>
          <w:sz w:val="38"/>
          <w:szCs w:val="38"/>
          <w:rtl/>
          <w:lang w:bidi="fa-IR"/>
        </w:rPr>
      </w:pPr>
      <w:r w:rsidRPr="000D66D4">
        <w:rPr>
          <w:rFonts w:ascii="IranNastaliq" w:hAnsi="IranNastaliq" w:cs="B Jadid" w:hint="cs"/>
          <w:color w:val="538135" w:themeColor="accent6" w:themeShade="BF"/>
          <w:sz w:val="38"/>
          <w:szCs w:val="38"/>
          <w:rtl/>
          <w:lang w:bidi="fa-IR"/>
        </w:rPr>
        <w:t xml:space="preserve">مدارک لازم </w:t>
      </w:r>
      <w:r w:rsidR="00C277D6">
        <w:rPr>
          <w:rFonts w:ascii="IranNastaliq" w:hAnsi="IranNastaliq" w:cs="B Jadid" w:hint="cs"/>
          <w:color w:val="538135" w:themeColor="accent6" w:themeShade="BF"/>
          <w:sz w:val="38"/>
          <w:szCs w:val="38"/>
          <w:rtl/>
          <w:lang w:bidi="fa-IR"/>
        </w:rPr>
        <w:t>برای ثبت نام حضوری</w:t>
      </w:r>
    </w:p>
    <w:p w14:paraId="0B788324" w14:textId="77777777" w:rsidR="000E5069" w:rsidRPr="003F26F3" w:rsidRDefault="000E5069" w:rsidP="00B51E05">
      <w:pPr>
        <w:pStyle w:val="ListParagraph"/>
        <w:numPr>
          <w:ilvl w:val="0"/>
          <w:numId w:val="2"/>
        </w:numPr>
        <w:bidi/>
        <w:spacing w:before="240" w:after="0" w:line="20" w:lineRule="atLeast"/>
        <w:ind w:left="300" w:hanging="357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F26F3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گواهی موقت دیپلم</w:t>
      </w:r>
      <w:r w:rsidRPr="003F26F3">
        <w:rPr>
          <w:rFonts w:cs="B Nazanin" w:hint="cs"/>
          <w:b/>
          <w:bCs/>
          <w:sz w:val="24"/>
          <w:szCs w:val="24"/>
          <w:rtl/>
          <w:lang w:bidi="fa-IR"/>
        </w:rPr>
        <w:t>( ویژه دانشجویانی که در سال تحصیلی 140</w:t>
      </w:r>
      <w:r w:rsidR="00B51E05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3F26F3">
        <w:rPr>
          <w:rFonts w:cs="B Nazanin" w:hint="cs"/>
          <w:b/>
          <w:bCs/>
          <w:sz w:val="24"/>
          <w:szCs w:val="24"/>
          <w:rtl/>
          <w:lang w:bidi="fa-IR"/>
        </w:rPr>
        <w:t>-1</w:t>
      </w:r>
      <w:r w:rsidR="00B51E05">
        <w:rPr>
          <w:rFonts w:cs="B Nazanin" w:hint="cs"/>
          <w:b/>
          <w:bCs/>
          <w:sz w:val="24"/>
          <w:szCs w:val="24"/>
          <w:rtl/>
          <w:lang w:bidi="fa-IR"/>
        </w:rPr>
        <w:t>400</w:t>
      </w:r>
      <w:r w:rsidRPr="003F26F3">
        <w:rPr>
          <w:rFonts w:cs="B Nazanin" w:hint="cs"/>
          <w:b/>
          <w:bCs/>
          <w:sz w:val="24"/>
          <w:szCs w:val="24"/>
          <w:rtl/>
          <w:lang w:bidi="fa-IR"/>
        </w:rPr>
        <w:t xml:space="preserve"> فارغ التحصیل شده اند و یا یک سال از زمان فارغ التحصیلی آنها نگذشته باشد) و یا </w:t>
      </w:r>
      <w:r w:rsidRPr="003F26F3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اصل مدرک دیپلم متوسطه</w:t>
      </w:r>
      <w:r w:rsidRPr="003F26F3">
        <w:rPr>
          <w:rFonts w:cs="B Nazanin" w:hint="cs"/>
          <w:b/>
          <w:bCs/>
          <w:sz w:val="24"/>
          <w:szCs w:val="24"/>
          <w:rtl/>
          <w:lang w:bidi="fa-IR"/>
        </w:rPr>
        <w:t xml:space="preserve"> (ویژه دارندگان کارت پایان خدمت یا معافیت دائم)</w:t>
      </w:r>
    </w:p>
    <w:p w14:paraId="294BA271" w14:textId="77777777" w:rsidR="000E5069" w:rsidRPr="00EB6500" w:rsidRDefault="001F6154" w:rsidP="001F6154">
      <w:pPr>
        <w:pStyle w:val="ListParagraph"/>
        <w:numPr>
          <w:ilvl w:val="0"/>
          <w:numId w:val="2"/>
        </w:numPr>
        <w:bidi/>
        <w:spacing w:before="240" w:after="0" w:line="20" w:lineRule="atLeast"/>
        <w:ind w:left="300" w:hanging="357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B650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تصویر برگه معافیت تحصیلی دریافت شده از سامانه </w:t>
      </w:r>
      <w:hyperlink r:id="rId10" w:history="1">
        <w:r w:rsidRPr="00EB6500">
          <w:rPr>
            <w:rStyle w:val="Hyperlink"/>
            <w:rFonts w:asciiTheme="majorBidi" w:hAnsiTheme="majorBidi" w:cstheme="majorBidi"/>
            <w:sz w:val="24"/>
            <w:szCs w:val="24"/>
            <w:lang w:bidi="fa-IR"/>
          </w:rPr>
          <w:t>https://services.epolice.ir</w:t>
        </w:r>
      </w:hyperlink>
      <w:r w:rsidRPr="00EB6500">
        <w:rPr>
          <w:rFonts w:cs="B Nazanin" w:hint="cs"/>
          <w:b/>
          <w:bCs/>
          <w:sz w:val="24"/>
          <w:szCs w:val="24"/>
          <w:rtl/>
        </w:rPr>
        <w:t xml:space="preserve">  (برای مشمولان) و یا</w:t>
      </w:r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 xml:space="preserve"> تصویر کارت پایان خدمت یا معافیت دائم و یا اصل دفترچه آماده به خدمت که از تاریخ اعزام آن نگذشته باشد (برای سایرین).</w:t>
      </w:r>
    </w:p>
    <w:p w14:paraId="55A3A2E4" w14:textId="77777777" w:rsidR="00A00628" w:rsidRPr="00EB6500" w:rsidRDefault="000E5069" w:rsidP="00A00628">
      <w:pPr>
        <w:pStyle w:val="ListParagraph"/>
        <w:numPr>
          <w:ilvl w:val="0"/>
          <w:numId w:val="2"/>
        </w:numPr>
        <w:bidi/>
        <w:spacing w:before="240" w:after="0" w:line="20" w:lineRule="atLeast"/>
        <w:jc w:val="both"/>
        <w:rPr>
          <w:rFonts w:cs="B Nazanin"/>
          <w:b/>
          <w:bCs/>
          <w:sz w:val="24"/>
          <w:szCs w:val="24"/>
          <w:u w:val="single"/>
          <w:lang w:bidi="fa-IR"/>
        </w:rPr>
      </w:pPr>
      <w:r w:rsidRPr="00EB650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کد رهگیری </w:t>
      </w:r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>درخواست تاییدیه تحصیلی دیپلم</w:t>
      </w:r>
      <w:r w:rsidRPr="00EB650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دریافت شده از وب سایت </w:t>
      </w:r>
      <w:hyperlink r:id="rId11" w:history="1">
        <w:r w:rsidRPr="00EB6500">
          <w:rPr>
            <w:rStyle w:val="Hyperlink"/>
            <w:rFonts w:cs="B Nazanin"/>
            <w:b/>
            <w:bCs/>
            <w:sz w:val="24"/>
            <w:szCs w:val="24"/>
            <w:lang w:bidi="fa-IR"/>
          </w:rPr>
          <w:t>https://emt.medu.ir</w:t>
        </w:r>
      </w:hyperlink>
    </w:p>
    <w:p w14:paraId="01ACD681" w14:textId="77777777" w:rsidR="00A00628" w:rsidRPr="00EB6500" w:rsidRDefault="000E5069" w:rsidP="00B51E05">
      <w:pPr>
        <w:pStyle w:val="ListParagraph"/>
        <w:numPr>
          <w:ilvl w:val="0"/>
          <w:numId w:val="2"/>
        </w:numPr>
        <w:bidi/>
        <w:spacing w:before="240" w:after="0" w:line="20" w:lineRule="atLeast"/>
        <w:jc w:val="both"/>
        <w:rPr>
          <w:rFonts w:cs="B Nazanin"/>
          <w:b/>
          <w:bCs/>
          <w:sz w:val="24"/>
          <w:szCs w:val="24"/>
          <w:u w:val="single"/>
          <w:lang w:bidi="fa-IR"/>
        </w:rPr>
      </w:pPr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>تصویر</w:t>
      </w:r>
      <w:r w:rsidRPr="00EB650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="00B51E05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کلیه </w:t>
      </w:r>
      <w:r w:rsidRPr="00EB650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صفحات شناسنامه 2 سری</w:t>
      </w:r>
      <w:r w:rsidR="003139B5" w:rsidRPr="00EB6500">
        <w:rPr>
          <w:rFonts w:cs="B Nazanin" w:hint="cs"/>
          <w:b/>
          <w:bCs/>
          <w:sz w:val="24"/>
          <w:szCs w:val="24"/>
          <w:rtl/>
          <w:lang w:bidi="fa-IR"/>
        </w:rPr>
        <w:t xml:space="preserve"> به همراه اصل شناسنامه.</w:t>
      </w:r>
    </w:p>
    <w:p w14:paraId="5EADC5E3" w14:textId="77777777" w:rsidR="00A00628" w:rsidRPr="00EB6500" w:rsidRDefault="000E5069" w:rsidP="00A00628">
      <w:pPr>
        <w:pStyle w:val="ListParagraph"/>
        <w:numPr>
          <w:ilvl w:val="0"/>
          <w:numId w:val="2"/>
        </w:numPr>
        <w:bidi/>
        <w:spacing w:before="240" w:after="0" w:line="20" w:lineRule="atLeast"/>
        <w:jc w:val="both"/>
        <w:rPr>
          <w:rFonts w:cs="B Nazanin"/>
          <w:b/>
          <w:bCs/>
          <w:sz w:val="24"/>
          <w:szCs w:val="24"/>
          <w:u w:val="single"/>
          <w:lang w:bidi="fa-IR"/>
        </w:rPr>
      </w:pPr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 xml:space="preserve">تصویر </w:t>
      </w:r>
      <w:r w:rsidRPr="00EB650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کارت ملی</w:t>
      </w:r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 xml:space="preserve"> (پشت و رو) 2 سری</w:t>
      </w:r>
      <w:r w:rsidR="00A00628" w:rsidRPr="00EB6500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="003139B5" w:rsidRPr="00EB6500">
        <w:rPr>
          <w:rFonts w:cs="B Nazanin" w:hint="cs"/>
          <w:b/>
          <w:bCs/>
          <w:sz w:val="24"/>
          <w:szCs w:val="24"/>
          <w:rtl/>
          <w:lang w:bidi="fa-IR"/>
        </w:rPr>
        <w:t xml:space="preserve"> به همراه اصل کارت ملی.</w:t>
      </w:r>
    </w:p>
    <w:p w14:paraId="4B8D8A0E" w14:textId="77777777" w:rsidR="00A00628" w:rsidRPr="00EB6500" w:rsidRDefault="000E5069" w:rsidP="00A00628">
      <w:pPr>
        <w:pStyle w:val="ListParagraph"/>
        <w:numPr>
          <w:ilvl w:val="0"/>
          <w:numId w:val="2"/>
        </w:numPr>
        <w:bidi/>
        <w:spacing w:before="240" w:after="0" w:line="20" w:lineRule="atLeast"/>
        <w:jc w:val="both"/>
        <w:rPr>
          <w:rFonts w:cs="B Nazanin"/>
          <w:b/>
          <w:bCs/>
          <w:sz w:val="24"/>
          <w:szCs w:val="24"/>
          <w:u w:val="single"/>
          <w:lang w:bidi="fa-IR"/>
        </w:rPr>
      </w:pPr>
      <w:r w:rsidRPr="00EB650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عکس  4</w:t>
      </w:r>
      <w:r w:rsidRPr="00EB6500">
        <w:rPr>
          <w:rFonts w:cs="B Nazanin"/>
          <w:b/>
          <w:bCs/>
          <w:color w:val="FF0000"/>
          <w:sz w:val="24"/>
          <w:szCs w:val="24"/>
          <w:u w:val="single"/>
          <w:rtl/>
          <w:lang w:bidi="fa-IR"/>
        </w:rPr>
        <w:t>×</w:t>
      </w:r>
      <w:r w:rsidRPr="00EB650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3</w:t>
      </w:r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 xml:space="preserve">  که در سال جدید گرفته شده باشد 4</w:t>
      </w:r>
      <w:r w:rsidR="00B51E0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 xml:space="preserve">قطعه.  </w:t>
      </w:r>
    </w:p>
    <w:p w14:paraId="0FF61DD8" w14:textId="77777777" w:rsidR="00EF11E7" w:rsidRPr="00EB6500" w:rsidRDefault="00EF11E7" w:rsidP="00EF11E7">
      <w:pPr>
        <w:pStyle w:val="ListParagraph"/>
        <w:numPr>
          <w:ilvl w:val="0"/>
          <w:numId w:val="2"/>
        </w:numPr>
        <w:bidi/>
        <w:spacing w:before="240" w:after="0" w:line="20" w:lineRule="atLeast"/>
        <w:jc w:val="both"/>
        <w:rPr>
          <w:rFonts w:cs="B Nazanin"/>
          <w:b/>
          <w:bCs/>
          <w:sz w:val="24"/>
          <w:szCs w:val="24"/>
          <w:lang w:bidi="fa-IR"/>
        </w:rPr>
      </w:pPr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>کارنامه قبولی سازمان سنجش.</w:t>
      </w:r>
    </w:p>
    <w:p w14:paraId="6FE3AA61" w14:textId="77777777" w:rsidR="001F6154" w:rsidRPr="00EB6500" w:rsidRDefault="001F6154" w:rsidP="001F6154">
      <w:pPr>
        <w:pStyle w:val="ListParagraph"/>
        <w:numPr>
          <w:ilvl w:val="0"/>
          <w:numId w:val="2"/>
        </w:numPr>
        <w:bidi/>
        <w:spacing w:before="240" w:after="0" w:line="20" w:lineRule="atLeast"/>
        <w:jc w:val="both"/>
        <w:rPr>
          <w:rFonts w:cs="B Nazanin"/>
          <w:b/>
          <w:bCs/>
          <w:sz w:val="24"/>
          <w:szCs w:val="24"/>
          <w:lang w:bidi="fa-IR"/>
        </w:rPr>
      </w:pPr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>تکمیل فرم تعهد آموزش رایگان برای دانشجویان روزانه.</w:t>
      </w:r>
    </w:p>
    <w:p w14:paraId="4A25145C" w14:textId="35A8CF78" w:rsidR="000E5069" w:rsidRPr="00C277D6" w:rsidRDefault="000E5069" w:rsidP="00C277D6">
      <w:pPr>
        <w:pStyle w:val="ListParagraph"/>
        <w:numPr>
          <w:ilvl w:val="0"/>
          <w:numId w:val="2"/>
        </w:numPr>
        <w:bidi/>
        <w:spacing w:before="240" w:after="0" w:line="20" w:lineRule="atLeast"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>مدرک معتبر سهمیه</w:t>
      </w:r>
      <w:ins w:id="2" w:author="Admin" w:date="2022-09-26T11:36:00Z">
        <w:r w:rsidR="00D176FD">
          <w:rPr>
            <w:rFonts w:cs="B Nazanin" w:hint="cs"/>
            <w:b/>
            <w:bCs/>
            <w:sz w:val="24"/>
            <w:szCs w:val="24"/>
            <w:rtl/>
            <w:lang w:bidi="fa-IR"/>
          </w:rPr>
          <w:t>،</w:t>
        </w:r>
      </w:ins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 xml:space="preserve"> ویژه داوطلبانی که با </w:t>
      </w:r>
      <w:r w:rsidRPr="00EB650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سهمیه رزمندگان و ایثارگران</w:t>
      </w:r>
      <w:r w:rsidRPr="00EB6500">
        <w:rPr>
          <w:rFonts w:cs="B Nazanin" w:hint="cs"/>
          <w:b/>
          <w:bCs/>
          <w:sz w:val="24"/>
          <w:szCs w:val="24"/>
          <w:rtl/>
          <w:lang w:bidi="fa-IR"/>
        </w:rPr>
        <w:t xml:space="preserve"> پذیرفته شده اند.</w:t>
      </w:r>
    </w:p>
    <w:p w14:paraId="1DA1F5C6" w14:textId="282BF135" w:rsidR="00A92CCD" w:rsidRPr="00A92CCD" w:rsidRDefault="00C277D6" w:rsidP="00A92CCD">
      <w:pPr>
        <w:pStyle w:val="ListParagraph"/>
        <w:bidi/>
        <w:jc w:val="both"/>
        <w:rPr>
          <w:rFonts w:ascii="IranNastaliq" w:hAnsi="IranNastaliq" w:cs="B Nazanin"/>
          <w:sz w:val="28"/>
          <w:szCs w:val="28"/>
          <w:lang w:bidi="fa-IR"/>
        </w:rPr>
      </w:pPr>
      <w:r w:rsidRPr="00C277D6">
        <w:rPr>
          <w:rFonts w:cs="B Nazanin"/>
          <w:b/>
          <w:bCs/>
          <w:noProof/>
          <w:sz w:val="24"/>
          <w:szCs w:val="24"/>
          <w:lang w:bidi="fa-I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DFBA19" wp14:editId="01115A78">
                <wp:simplePos x="0" y="0"/>
                <wp:positionH relativeFrom="margin">
                  <wp:posOffset>37465</wp:posOffset>
                </wp:positionH>
                <wp:positionV relativeFrom="paragraph">
                  <wp:posOffset>129540</wp:posOffset>
                </wp:positionV>
                <wp:extent cx="4029075" cy="6858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C0D5A" w14:textId="1C804D68" w:rsidR="00C277D6" w:rsidRPr="003F26F3" w:rsidRDefault="00C277D6" w:rsidP="00C277D6">
                            <w:pPr>
                              <w:pStyle w:val="ListParagraph"/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highlight w:val="yellow"/>
                                <w:rtl/>
                                <w:lang w:bidi="fa-IR"/>
                              </w:rPr>
                            </w:pPr>
                            <w:r w:rsidRPr="003F26F3">
                              <w:rPr>
                                <w:rFonts w:ascii="IranNastaliq" w:hAnsi="IranNastaliq" w:cs="B Nazanin" w:hint="cs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highlight w:val="yellow"/>
                                <w:rtl/>
                                <w:lang w:bidi="fa-IR"/>
                              </w:rPr>
                              <w:t>اداره آموزش</w:t>
                            </w: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highlight w:val="yellow"/>
                                <w:rtl/>
                                <w:lang w:bidi="fa-IR"/>
                              </w:rPr>
                              <w:t xml:space="preserve"> آموزشکده فنی و حرفه ای ثامن الحجج (ع)</w:t>
                            </w:r>
                          </w:p>
                          <w:p w14:paraId="38F9245D" w14:textId="77777777" w:rsidR="00C277D6" w:rsidRPr="003F26F3" w:rsidRDefault="00C277D6" w:rsidP="00C277D6">
                            <w:pPr>
                              <w:pStyle w:val="ListParagraph"/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3F26F3">
                              <w:rPr>
                                <w:rFonts w:ascii="IranNastaliq" w:hAnsi="IranNastaliq" w:cs="B Nazanin" w:hint="cs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highlight w:val="yellow"/>
                                <w:rtl/>
                                <w:lang w:bidi="fa-IR"/>
                              </w:rPr>
                              <w:t>04/07/140</w:t>
                            </w: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  <w:p w14:paraId="6029C34B" w14:textId="443E1389" w:rsidR="00C277D6" w:rsidRDefault="00C277D6" w:rsidP="00C277D6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FBA19" id="_x0000_s1027" type="#_x0000_t202" style="position:absolute;left:0;text-align:left;margin-left:2.95pt;margin-top:10.2pt;width:317.25pt;height:5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" filled="f" stroked="f">
                <v:textbox>
                  <w:txbxContent>
                    <w:p w14:paraId="74DC0D5A" w14:textId="1C804D68" w:rsidR="00C277D6" w:rsidRPr="003F26F3" w:rsidRDefault="00C277D6" w:rsidP="00C277D6">
                      <w:pPr>
                        <w:pStyle w:val="ListParagraph"/>
                        <w:bidi/>
                        <w:jc w:val="center"/>
                        <w:rPr>
                          <w:rFonts w:ascii="IranNastaliq" w:hAnsi="IranNastaliq" w:cs="B Nazanin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highlight w:val="yellow"/>
                          <w:rtl/>
                          <w:lang w:bidi="fa-IR"/>
                        </w:rPr>
                      </w:pPr>
                      <w:r w:rsidRPr="003F26F3">
                        <w:rPr>
                          <w:rFonts w:ascii="IranNastaliq" w:hAnsi="IranNastaliq" w:cs="B Nazanin" w:hint="cs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highlight w:val="yellow"/>
                          <w:rtl/>
                          <w:lang w:bidi="fa-IR"/>
                        </w:rPr>
                        <w:t>اداره آموزش</w:t>
                      </w:r>
                      <w:r>
                        <w:rPr>
                          <w:rFonts w:ascii="IranNastaliq" w:hAnsi="IranNastaliq" w:cs="B Nazanin" w:hint="cs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highlight w:val="yellow"/>
                          <w:rtl/>
                          <w:lang w:bidi="fa-IR"/>
                        </w:rPr>
                        <w:t xml:space="preserve"> آموزشکده فنی و حرفه ای ثامن الحجج (ع)</w:t>
                      </w:r>
                    </w:p>
                    <w:p w14:paraId="38F9245D" w14:textId="77777777" w:rsidR="00C277D6" w:rsidRPr="003F26F3" w:rsidRDefault="00C277D6" w:rsidP="00C277D6">
                      <w:pPr>
                        <w:pStyle w:val="ListParagraph"/>
                        <w:bidi/>
                        <w:jc w:val="center"/>
                        <w:rPr>
                          <w:rFonts w:ascii="IranNastaliq" w:hAnsi="IranNastaliq" w:cs="B Nazanin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3F26F3">
                        <w:rPr>
                          <w:rFonts w:ascii="IranNastaliq" w:hAnsi="IranNastaliq" w:cs="B Nazanin" w:hint="cs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highlight w:val="yellow"/>
                          <w:rtl/>
                          <w:lang w:bidi="fa-IR"/>
                        </w:rPr>
                        <w:t>04/07/140</w:t>
                      </w:r>
                      <w:r>
                        <w:rPr>
                          <w:rFonts w:ascii="IranNastaliq" w:hAnsi="IranNastaliq" w:cs="B Nazanin" w:hint="cs"/>
                          <w:b/>
                          <w:bCs/>
                          <w:color w:val="385623" w:themeColor="accent6" w:themeShade="80"/>
                          <w:sz w:val="28"/>
                          <w:szCs w:val="28"/>
                          <w:rtl/>
                          <w:lang w:bidi="fa-IR"/>
                        </w:rPr>
                        <w:t>1</w:t>
                      </w:r>
                    </w:p>
                    <w:p w14:paraId="6029C34B" w14:textId="443E1389" w:rsidR="00C277D6" w:rsidRDefault="00C277D6" w:rsidP="00C277D6">
                      <w:pPr>
                        <w:bidi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92CCD" w:rsidRPr="00A92CCD" w:rsidSect="00C277D6">
      <w:pgSz w:w="12240" w:h="15840"/>
      <w:pgMar w:top="1134" w:right="1418" w:bottom="1134" w:left="1418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044AB" w14:textId="77777777" w:rsidR="005974CE" w:rsidRDefault="005974CE" w:rsidP="00101AAA">
      <w:pPr>
        <w:spacing w:after="0" w:line="240" w:lineRule="auto"/>
      </w:pPr>
      <w:r>
        <w:separator/>
      </w:r>
    </w:p>
  </w:endnote>
  <w:endnote w:type="continuationSeparator" w:id="0">
    <w:p w14:paraId="6E2A517E" w14:textId="77777777" w:rsidR="005974CE" w:rsidRDefault="005974CE" w:rsidP="00101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3913B" w14:textId="77777777" w:rsidR="005974CE" w:rsidRDefault="005974CE" w:rsidP="00101AAA">
      <w:pPr>
        <w:spacing w:after="0" w:line="240" w:lineRule="auto"/>
      </w:pPr>
      <w:r>
        <w:separator/>
      </w:r>
    </w:p>
  </w:footnote>
  <w:footnote w:type="continuationSeparator" w:id="0">
    <w:p w14:paraId="331BCB33" w14:textId="77777777" w:rsidR="005974CE" w:rsidRDefault="005974CE" w:rsidP="00101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26A4D"/>
    <w:multiLevelType w:val="hybridMultilevel"/>
    <w:tmpl w:val="0608C368"/>
    <w:lvl w:ilvl="0" w:tplc="A126E1CC">
      <w:start w:val="1"/>
      <w:numFmt w:val="decimal"/>
      <w:lvlText w:val="%1-"/>
      <w:lvlJc w:val="left"/>
      <w:pPr>
        <w:ind w:left="353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" w15:restartNumberingAfterBreak="0">
    <w:nsid w:val="6D331605"/>
    <w:multiLevelType w:val="hybridMultilevel"/>
    <w:tmpl w:val="2FB0D432"/>
    <w:lvl w:ilvl="0" w:tplc="1750BA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305B8"/>
    <w:multiLevelType w:val="hybridMultilevel"/>
    <w:tmpl w:val="52841958"/>
    <w:lvl w:ilvl="0" w:tplc="F34432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AA"/>
    <w:rsid w:val="000C17DD"/>
    <w:rsid w:val="000D66D4"/>
    <w:rsid w:val="000E5069"/>
    <w:rsid w:val="000F496C"/>
    <w:rsid w:val="00101AAA"/>
    <w:rsid w:val="0019746F"/>
    <w:rsid w:val="001F6154"/>
    <w:rsid w:val="003020B5"/>
    <w:rsid w:val="003139B5"/>
    <w:rsid w:val="00347C38"/>
    <w:rsid w:val="00354ADD"/>
    <w:rsid w:val="003B4EE6"/>
    <w:rsid w:val="003F1591"/>
    <w:rsid w:val="003F26F3"/>
    <w:rsid w:val="00413319"/>
    <w:rsid w:val="00450FF8"/>
    <w:rsid w:val="00467189"/>
    <w:rsid w:val="00517064"/>
    <w:rsid w:val="00530021"/>
    <w:rsid w:val="00531E71"/>
    <w:rsid w:val="005974CE"/>
    <w:rsid w:val="006A3268"/>
    <w:rsid w:val="00905DA4"/>
    <w:rsid w:val="00924566"/>
    <w:rsid w:val="009565A3"/>
    <w:rsid w:val="00957D41"/>
    <w:rsid w:val="0098133A"/>
    <w:rsid w:val="00A00628"/>
    <w:rsid w:val="00A57397"/>
    <w:rsid w:val="00A6245D"/>
    <w:rsid w:val="00A92CCD"/>
    <w:rsid w:val="00AB07B4"/>
    <w:rsid w:val="00B51E05"/>
    <w:rsid w:val="00BB6C43"/>
    <w:rsid w:val="00C277D6"/>
    <w:rsid w:val="00D176FD"/>
    <w:rsid w:val="00D90456"/>
    <w:rsid w:val="00DB1D1C"/>
    <w:rsid w:val="00DD0CF9"/>
    <w:rsid w:val="00E22A87"/>
    <w:rsid w:val="00E86165"/>
    <w:rsid w:val="00EB6500"/>
    <w:rsid w:val="00ED0133"/>
    <w:rsid w:val="00EF11E7"/>
    <w:rsid w:val="00F378A2"/>
    <w:rsid w:val="00F61490"/>
    <w:rsid w:val="00F8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6DB0F"/>
  <w15:chartTrackingRefBased/>
  <w15:docId w15:val="{CC5CA144-FA85-4547-8727-82F922AF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A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AA"/>
  </w:style>
  <w:style w:type="paragraph" w:styleId="Footer">
    <w:name w:val="footer"/>
    <w:basedOn w:val="Normal"/>
    <w:link w:val="FooterChar"/>
    <w:uiPriority w:val="99"/>
    <w:unhideWhenUsed/>
    <w:rsid w:val="00101A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AA"/>
  </w:style>
  <w:style w:type="paragraph" w:styleId="ListParagraph">
    <w:name w:val="List Paragraph"/>
    <w:basedOn w:val="Normal"/>
    <w:uiPriority w:val="34"/>
    <w:qFormat/>
    <w:rsid w:val="00101A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2A8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aorg.ir/mentalhealth/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services.epolice.i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mt.medu.i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ervices.epolice.i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ustan.tvu.ac.i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azizi</dc:creator>
  <cp:keywords/>
  <dc:description/>
  <cp:lastModifiedBy>M-Amozesh</cp:lastModifiedBy>
  <cp:revision>6</cp:revision>
  <cp:lastPrinted>2022-09-26T08:47:00Z</cp:lastPrinted>
  <dcterms:created xsi:type="dcterms:W3CDTF">2022-09-26T08:02:00Z</dcterms:created>
  <dcterms:modified xsi:type="dcterms:W3CDTF">2022-09-26T08:47:00Z</dcterms:modified>
</cp:coreProperties>
</file>